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E41B51">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0775172C"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5375FC">
              <w:rPr>
                <w:rFonts w:ascii="Arial" w:hAnsi="Arial" w:cs="Arial"/>
                <w:b/>
                <w:bCs/>
                <w:sz w:val="20"/>
                <w:szCs w:val="20"/>
              </w:rPr>
              <w:t>Kiryandongo</w:t>
            </w:r>
            <w:r w:rsidR="00E41B51">
              <w:rPr>
                <w:rFonts w:ascii="Arial" w:hAnsi="Arial" w:cs="Arial"/>
                <w:b/>
                <w:bCs/>
                <w:sz w:val="20"/>
                <w:szCs w:val="20"/>
              </w:rPr>
              <w:t xml:space="preserve"> Base camp</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lastRenderedPageBreak/>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lastRenderedPageBreak/>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lastRenderedPageBreak/>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lastRenderedPageBreak/>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2B07EC"/>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9DE1" w14:textId="77777777" w:rsidR="002B07EC" w:rsidRDefault="002B07EC">
      <w:r>
        <w:separator/>
      </w:r>
    </w:p>
  </w:endnote>
  <w:endnote w:type="continuationSeparator" w:id="0">
    <w:p w14:paraId="0750EA33" w14:textId="77777777" w:rsidR="002B07EC" w:rsidRDefault="002B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2B07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2B07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3C235" w14:textId="77777777" w:rsidR="002B07EC" w:rsidRDefault="002B07EC">
      <w:r>
        <w:separator/>
      </w:r>
    </w:p>
  </w:footnote>
  <w:footnote w:type="continuationSeparator" w:id="0">
    <w:p w14:paraId="3E197300" w14:textId="77777777" w:rsidR="002B07EC" w:rsidRDefault="002B0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1E08"/>
    <w:rsid w:val="00073EA1"/>
    <w:rsid w:val="000E3001"/>
    <w:rsid w:val="000F6AC1"/>
    <w:rsid w:val="001D6A82"/>
    <w:rsid w:val="001F1674"/>
    <w:rsid w:val="002B07EC"/>
    <w:rsid w:val="00315B50"/>
    <w:rsid w:val="00334ED2"/>
    <w:rsid w:val="00344E24"/>
    <w:rsid w:val="003A38E4"/>
    <w:rsid w:val="003A59F3"/>
    <w:rsid w:val="003A7F2D"/>
    <w:rsid w:val="005374A4"/>
    <w:rsid w:val="005375FC"/>
    <w:rsid w:val="005907C8"/>
    <w:rsid w:val="0059793B"/>
    <w:rsid w:val="006E4A46"/>
    <w:rsid w:val="00714EBE"/>
    <w:rsid w:val="00727D31"/>
    <w:rsid w:val="00755304"/>
    <w:rsid w:val="0079312E"/>
    <w:rsid w:val="007B482A"/>
    <w:rsid w:val="009500D6"/>
    <w:rsid w:val="009510F1"/>
    <w:rsid w:val="009576B0"/>
    <w:rsid w:val="00997DA9"/>
    <w:rsid w:val="00A50021"/>
    <w:rsid w:val="00AE6418"/>
    <w:rsid w:val="00B11E60"/>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B51"/>
    <w:rsid w:val="00E41EC9"/>
    <w:rsid w:val="00E85EFD"/>
    <w:rsid w:val="00EA6E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6</cp:revision>
  <dcterms:created xsi:type="dcterms:W3CDTF">2022-03-15T12:51:00Z</dcterms:created>
  <dcterms:modified xsi:type="dcterms:W3CDTF">2022-03-17T17:52:00Z</dcterms:modified>
</cp:coreProperties>
</file>